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CCFA22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863E8">
              <w:t>release</w:t>
            </w:r>
            <w:r w:rsidR="008463D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FD1A71" w:rsidR="00357C5E" w:rsidRDefault="00360550" w:rsidP="00357C5E">
            <w:pPr>
              <w:pStyle w:val="SICode"/>
            </w:pPr>
            <w:r w:rsidRPr="00925AD5">
              <w:t>AMP</w:t>
            </w:r>
            <w:r>
              <w:t>CRP2</w:t>
            </w:r>
            <w:r w:rsidR="001C5C11">
              <w:t>33</w:t>
            </w:r>
          </w:p>
        </w:tc>
        <w:tc>
          <w:tcPr>
            <w:tcW w:w="6327" w:type="dxa"/>
          </w:tcPr>
          <w:p w14:paraId="3AE55F2B" w14:textId="278D866A" w:rsidR="00357C5E" w:rsidRDefault="00925AD5" w:rsidP="00357C5E">
            <w:pPr>
              <w:pStyle w:val="SIComponentTitle"/>
            </w:pPr>
            <w:r w:rsidRPr="00925AD5">
              <w:t xml:space="preserve">Operate scalding and </w:t>
            </w:r>
            <w:r w:rsidR="008463D3">
              <w:t>dehairing</w:t>
            </w:r>
            <w:r w:rsidRPr="00925AD5">
              <w:t xml:space="preserve">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23B590C" w14:textId="004837F6" w:rsidR="00A46FC1" w:rsidRPr="00A46FC1" w:rsidRDefault="00A46FC1" w:rsidP="00A46FC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6FC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 w:rsidR="00D744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B3567">
              <w:rPr>
                <w:rStyle w:val="SITempText-Green"/>
                <w:color w:val="000000" w:themeColor="text1"/>
                <w:sz w:val="20"/>
              </w:rPr>
              <w:t>on</w:t>
            </w:r>
            <w:r w:rsidR="00D744E9">
              <w:rPr>
                <w:rStyle w:val="SITempText-Green"/>
                <w:color w:val="000000" w:themeColor="text1"/>
                <w:sz w:val="20"/>
              </w:rPr>
              <w:t xml:space="preserve"> pig and/or goat</w:t>
            </w:r>
            <w:r w:rsidR="007B3567">
              <w:rPr>
                <w:rStyle w:val="SITempText-Green"/>
                <w:color w:val="000000" w:themeColor="text1"/>
                <w:sz w:val="20"/>
              </w:rPr>
              <w:t xml:space="preserve"> carcases</w:t>
            </w:r>
            <w:r w:rsidRPr="00A46FC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0A1E22CE" w14:textId="3B36D203" w:rsidR="00A46FC1" w:rsidRPr="00A46FC1" w:rsidRDefault="00AE77A8" w:rsidP="00A46FC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in </w:t>
            </w:r>
            <w:r w:rsidR="0036055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105B83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36055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A46FC1" w:rsidRPr="00A46FC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502E6A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D6FA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3ADFE55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273B91" w:rsidR="00360550" w:rsidRDefault="0036055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34529">
        <w:trPr>
          <w:trHeight w:val="361"/>
        </w:trPr>
        <w:tc>
          <w:tcPr>
            <w:tcW w:w="2689" w:type="dxa"/>
          </w:tcPr>
          <w:p w14:paraId="200766C1" w14:textId="113840AA" w:rsidR="00715042" w:rsidRPr="00715042" w:rsidRDefault="00D9385D" w:rsidP="00E3452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12383F9" w:rsidR="00BE46B2" w:rsidRDefault="00360550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E77A8" w14:paraId="3BC3FE49" w14:textId="77777777" w:rsidTr="000F31BE">
        <w:tc>
          <w:tcPr>
            <w:tcW w:w="2689" w:type="dxa"/>
          </w:tcPr>
          <w:p w14:paraId="1471A352" w14:textId="715ED5AF" w:rsidR="00AE77A8" w:rsidRDefault="00AE77A8" w:rsidP="000763D0">
            <w:pPr>
              <w:pStyle w:val="SIText"/>
            </w:pPr>
            <w:r>
              <w:t>1. Prepare to use equipment</w:t>
            </w:r>
          </w:p>
        </w:tc>
        <w:tc>
          <w:tcPr>
            <w:tcW w:w="6327" w:type="dxa"/>
          </w:tcPr>
          <w:p w14:paraId="7408C7CE" w14:textId="170919AB" w:rsidR="00AE77A8" w:rsidRDefault="00AE77A8" w:rsidP="00AE77A8">
            <w:pPr>
              <w:pStyle w:val="SIText"/>
            </w:pPr>
            <w:r>
              <w:t>1.1 Identify work instructions for task and clarify where required</w:t>
            </w:r>
          </w:p>
          <w:p w14:paraId="6A222387" w14:textId="072F1D68" w:rsidR="00AE77A8" w:rsidRPr="00382458" w:rsidRDefault="00AE77A8" w:rsidP="00AE77A8">
            <w:pPr>
              <w:pStyle w:val="SIText"/>
            </w:pPr>
            <w:r>
              <w:t xml:space="preserve">1.2 </w:t>
            </w:r>
            <w:r w:rsidRPr="00382458">
              <w:t>Identify workplace health and safety requirements for task, including personal protective equipment</w:t>
            </w:r>
          </w:p>
          <w:p w14:paraId="3AB9DC71" w14:textId="68D9EEC4" w:rsidR="00AE77A8" w:rsidRDefault="00AE77A8" w:rsidP="00AE77A8">
            <w:pPr>
              <w:pStyle w:val="SIText"/>
            </w:pPr>
            <w:r>
              <w:t xml:space="preserve">1.3 Identify safety hazards associated with operating 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 w:rsidR="005D3111">
              <w:rPr>
                <w:rStyle w:val="SITempText-Green"/>
                <w:color w:val="000000" w:themeColor="text1"/>
                <w:sz w:val="20"/>
              </w:rPr>
              <w:t>,</w:t>
            </w:r>
            <w:r>
              <w:t xml:space="preserve"> and control associated risks</w:t>
            </w:r>
          </w:p>
          <w:p w14:paraId="66934B7E" w14:textId="01FC5F94" w:rsidR="00AE77A8" w:rsidRPr="00AE77A8" w:rsidRDefault="00AE77A8" w:rsidP="00AE77A8">
            <w:pPr>
              <w:pStyle w:val="SIText"/>
            </w:pPr>
            <w:r>
              <w:t xml:space="preserve">1.4 Identify hygiene and </w:t>
            </w:r>
            <w:r w:rsidR="002D084B">
              <w:t>sanitation</w:t>
            </w:r>
            <w:r>
              <w:t xml:space="preserve"> requirements for using 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scalding and </w:t>
            </w:r>
            <w:r w:rsidR="008463D3">
              <w:rPr>
                <w:rStyle w:val="SITempText-Green"/>
                <w:color w:val="000000" w:themeColor="text1"/>
                <w:sz w:val="20"/>
              </w:rPr>
              <w:t>dehairing</w:t>
            </w:r>
            <w:r w:rsidRPr="00A46FC1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>
              <w:t xml:space="preserve"> to avoid contamination</w:t>
            </w:r>
          </w:p>
        </w:tc>
      </w:tr>
      <w:tr w:rsidR="000763D0" w14:paraId="1915290A" w14:textId="77777777" w:rsidTr="000F31BE">
        <w:tc>
          <w:tcPr>
            <w:tcW w:w="2689" w:type="dxa"/>
          </w:tcPr>
          <w:p w14:paraId="4CA92DE3" w14:textId="72EEFBB8" w:rsidR="000763D0" w:rsidRDefault="00AE77A8" w:rsidP="000763D0">
            <w:pPr>
              <w:pStyle w:val="SIText"/>
            </w:pPr>
            <w:r>
              <w:t>2</w:t>
            </w:r>
            <w:r w:rsidR="000763D0">
              <w:t>. Confirm equipment settings</w:t>
            </w:r>
          </w:p>
        </w:tc>
        <w:tc>
          <w:tcPr>
            <w:tcW w:w="6327" w:type="dxa"/>
          </w:tcPr>
          <w:p w14:paraId="6B38DE98" w14:textId="3587DAF3" w:rsidR="000763D0" w:rsidRDefault="00AE77A8" w:rsidP="000763D0">
            <w:pPr>
              <w:pStyle w:val="SIText"/>
            </w:pPr>
            <w:r>
              <w:t>2</w:t>
            </w:r>
            <w:r w:rsidR="000763D0">
              <w:t xml:space="preserve">.1 </w:t>
            </w:r>
            <w:r>
              <w:t>P</w:t>
            </w:r>
            <w:r w:rsidR="000763D0">
              <w:t>lace and secure equipment safety guards</w:t>
            </w:r>
          </w:p>
          <w:p w14:paraId="11523057" w14:textId="2DFAEFCE" w:rsidR="000763D0" w:rsidRDefault="00AE77A8" w:rsidP="000763D0">
            <w:pPr>
              <w:pStyle w:val="SIText"/>
            </w:pPr>
            <w:r>
              <w:t>2</w:t>
            </w:r>
            <w:r w:rsidR="000763D0">
              <w:t>.2 Select and confirm equipment settings</w:t>
            </w:r>
            <w:r w:rsidR="00360550">
              <w:t>, including time and scalding temperature,</w:t>
            </w:r>
            <w:r w:rsidR="000763D0">
              <w:t xml:space="preserve"> </w:t>
            </w:r>
            <w:r>
              <w:t>following workplace</w:t>
            </w:r>
            <w:r w:rsidR="000763D0">
              <w:t xml:space="preserve"> requirements</w:t>
            </w:r>
          </w:p>
        </w:tc>
      </w:tr>
      <w:tr w:rsidR="000763D0" w14:paraId="3DF865B3" w14:textId="77777777" w:rsidTr="000F31BE">
        <w:tc>
          <w:tcPr>
            <w:tcW w:w="2689" w:type="dxa"/>
          </w:tcPr>
          <w:p w14:paraId="2A178E17" w14:textId="25F9EA4A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 Operate equipment for scalding or </w:t>
            </w:r>
            <w:r w:rsidR="008463D3">
              <w:t>dehairing</w:t>
            </w:r>
          </w:p>
        </w:tc>
        <w:tc>
          <w:tcPr>
            <w:tcW w:w="6327" w:type="dxa"/>
          </w:tcPr>
          <w:p w14:paraId="7EC56FCA" w14:textId="7FEC5A82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.1 </w:t>
            </w:r>
            <w:r>
              <w:t>Start</w:t>
            </w:r>
            <w:r w:rsidR="005D3111">
              <w:t xml:space="preserve"> </w:t>
            </w:r>
            <w:r>
              <w:t xml:space="preserve">up </w:t>
            </w:r>
            <w:r w:rsidR="000763D0">
              <w:t xml:space="preserve">scalding or </w:t>
            </w:r>
            <w:r w:rsidR="008463D3">
              <w:t>dehairing</w:t>
            </w:r>
            <w:r w:rsidR="000763D0">
              <w:t xml:space="preserve"> equipment</w:t>
            </w:r>
            <w:r>
              <w:t xml:space="preserve"> following </w:t>
            </w:r>
            <w:r w:rsidR="000763D0">
              <w:t>workplace requirements</w:t>
            </w:r>
            <w:r w:rsidR="00A60C0D">
              <w:t>, where required</w:t>
            </w:r>
          </w:p>
          <w:p w14:paraId="775E8387" w14:textId="508297C1" w:rsidR="000763D0" w:rsidRDefault="00AE77A8" w:rsidP="000763D0">
            <w:pPr>
              <w:pStyle w:val="SIText"/>
            </w:pPr>
            <w:r>
              <w:t>3</w:t>
            </w:r>
            <w:r w:rsidR="000763D0">
              <w:t xml:space="preserve">.2 Operate scalding or </w:t>
            </w:r>
            <w:r w:rsidR="008463D3">
              <w:t>dehairing</w:t>
            </w:r>
            <w:r w:rsidR="000763D0">
              <w:t xml:space="preserve"> equipment </w:t>
            </w:r>
            <w:r>
              <w:t>following workplace requirements, workplace health and safety requirements, manufacturer's specifications and hygiene requirements</w:t>
            </w:r>
          </w:p>
          <w:p w14:paraId="2C0EC890" w14:textId="3D04A646" w:rsidR="00AE77A8" w:rsidRDefault="00AE77A8" w:rsidP="00AE77A8">
            <w:pPr>
              <w:pStyle w:val="SIText"/>
            </w:pPr>
            <w:r>
              <w:t>3.</w:t>
            </w:r>
            <w:r w:rsidR="00C71082">
              <w:t>3</w:t>
            </w:r>
            <w:r>
              <w:t xml:space="preserve"> Monitor carcases leaving the process to ensure </w:t>
            </w:r>
            <w:r w:rsidR="008463D3">
              <w:t>dehairing</w:t>
            </w:r>
            <w:r>
              <w:t xml:space="preserve"> meets workplace requirements</w:t>
            </w:r>
          </w:p>
          <w:p w14:paraId="48BD5075" w14:textId="7EB4C396" w:rsidR="00105B83" w:rsidRDefault="00AE77A8" w:rsidP="00105B83">
            <w:pPr>
              <w:pStyle w:val="SIText"/>
            </w:pPr>
            <w:r>
              <w:lastRenderedPageBreak/>
              <w:t>3.</w:t>
            </w:r>
            <w:r w:rsidR="00C71082">
              <w:t>4</w:t>
            </w:r>
            <w:r>
              <w:t xml:space="preserve"> Identify defects and take corrective action or report issue to supervisor</w:t>
            </w:r>
          </w:p>
          <w:p w14:paraId="64B2E497" w14:textId="17E4F9F9" w:rsidR="000763D0" w:rsidRDefault="00105B83" w:rsidP="000763D0">
            <w:pPr>
              <w:pStyle w:val="SIText"/>
            </w:pPr>
            <w:r>
              <w:t>3.5 Shut down equipment following work instructions</w:t>
            </w:r>
            <w:r w:rsidR="00741BA2">
              <w:t>, where required</w:t>
            </w:r>
          </w:p>
        </w:tc>
      </w:tr>
    </w:tbl>
    <w:p w14:paraId="0E283C39" w14:textId="77777777" w:rsidR="000E7F99" w:rsidRDefault="000E7F99" w:rsidP="000E7F99">
      <w:pPr>
        <w:rPr>
          <w:ins w:id="0" w:author="Jenni Oldfield" w:date="2025-11-11T12:09:00Z" w16du:dateUtc="2025-11-11T01:09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E7F99" w:rsidRPr="00C32CE5" w:rsidDel="00AF3C83" w14:paraId="50AE7861" w14:textId="31BD2E60" w:rsidTr="00F91DB2">
        <w:trPr>
          <w:ins w:id="1" w:author="Jenni Oldfield" w:date="2025-11-11T12:09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16B2" w14:textId="3924FEA8" w:rsidR="000E7F99" w:rsidRPr="00C32CE5" w:rsidDel="00AF3C83" w:rsidRDefault="000E7F99" w:rsidP="00F91DB2">
            <w:pPr>
              <w:spacing w:after="160" w:line="259" w:lineRule="auto"/>
              <w:rPr>
                <w:ins w:id="2" w:author="Jenni Oldfield" w:date="2025-11-11T12:09:00Z" w16du:dateUtc="2025-11-11T01:09:00Z"/>
                <w:moveFrom w:id="3" w:author="Lucinda O'Brien" w:date="2025-11-13T10:01:00Z" w16du:dateUtc="2025-11-12T23:01:00Z"/>
                <w:b/>
              </w:rPr>
            </w:pPr>
            <w:moveFromRangeStart w:id="4" w:author="Lucinda O'Brien" w:date="2025-11-13T10:01:00Z" w:name="move213920484"/>
            <w:moveFrom w:id="5" w:author="Lucinda O'Brien" w:date="2025-11-13T10:01:00Z" w16du:dateUtc="2025-11-12T23:01:00Z">
              <w:ins w:id="6" w:author="Jenni Oldfield" w:date="2025-11-11T12:09:00Z" w16du:dateUtc="2025-11-11T01:09:00Z">
                <w:r w:rsidRPr="00C32CE5" w:rsidDel="00AF3C83">
                  <w:rPr>
                    <w:b/>
                  </w:rPr>
                  <w:t xml:space="preserve">Range </w:t>
                </w:r>
                <w:r w:rsidDel="00AF3C83">
                  <w:rPr>
                    <w:b/>
                  </w:rPr>
                  <w:t>o</w:t>
                </w:r>
                <w:r w:rsidRPr="00C32CE5" w:rsidDel="00AF3C83">
                  <w:rPr>
                    <w:b/>
                  </w:rPr>
                  <w:t>f Conditions</w:t>
                </w:r>
              </w:ins>
            </w:moveFrom>
          </w:p>
          <w:p w14:paraId="30C28926" w14:textId="5C2CEA39" w:rsidR="000E7F99" w:rsidRPr="002D6693" w:rsidDel="00AF3C83" w:rsidRDefault="000E7F99" w:rsidP="00F91DB2">
            <w:pPr>
              <w:pStyle w:val="SIText-Italics"/>
              <w:rPr>
                <w:ins w:id="7" w:author="Jenni Oldfield" w:date="2025-11-11T12:09:00Z" w16du:dateUtc="2025-11-11T01:09:00Z"/>
                <w:moveFrom w:id="8" w:author="Lucinda O'Brien" w:date="2025-11-13T10:01:00Z" w16du:dateUtc="2025-11-12T23:01:00Z"/>
              </w:rPr>
            </w:pPr>
            <w:moveFrom w:id="9" w:author="Lucinda O'Brien" w:date="2025-11-13T10:01:00Z" w16du:dateUtc="2025-11-12T23:01:00Z">
              <w:ins w:id="10" w:author="Jenni Oldfield" w:date="2025-11-11T12:09:00Z" w16du:dateUtc="2025-11-11T01:09:00Z">
                <w:r w:rsidRPr="002D6693" w:rsidDel="00AF3C83">
                  <w:t xml:space="preserve">This section specifies different work environments and conditions </w:t>
                </w:r>
                <w:r w:rsidDel="00AF3C83">
                  <w:t>in which the task may be performed</w:t>
                </w:r>
                <w:r w:rsidRPr="002D6693" w:rsidDel="00AF3C83">
                  <w:t xml:space="preserve">. </w:t>
                </w:r>
              </w:ins>
            </w:moveFrom>
          </w:p>
          <w:p w14:paraId="32145285" w14:textId="5850E064" w:rsidR="000E7F99" w:rsidRPr="00C32CE5" w:rsidDel="00AF3C83" w:rsidRDefault="000E7F99" w:rsidP="00F91DB2">
            <w:pPr>
              <w:pStyle w:val="SIText-Italics"/>
              <w:rPr>
                <w:ins w:id="11" w:author="Jenni Oldfield" w:date="2025-11-11T12:09:00Z" w16du:dateUtc="2025-11-11T01:09:00Z"/>
                <w:moveFrom w:id="12" w:author="Lucinda O'Brien" w:date="2025-11-13T10:01:00Z" w16du:dateUtc="2025-11-12T23:01:00Z"/>
              </w:rPr>
            </w:pPr>
            <w:moveFrom w:id="13" w:author="Lucinda O'Brien" w:date="2025-11-13T10:01:00Z" w16du:dateUtc="2025-11-12T23:01:00Z">
              <w:ins w:id="14" w:author="Jenni Oldfield" w:date="2025-11-11T12:09:00Z" w16du:dateUtc="2025-11-11T01:09:00Z">
                <w:r w:rsidRPr="002D6693" w:rsidDel="00AF3C83">
                  <w:t xml:space="preserve">This unit must be delivered in one of the following </w:t>
                </w:r>
                <w:r w:rsidDel="00AF3C83">
                  <w:t>registered meat processing wor</w:t>
                </w:r>
                <w:r w:rsidRPr="002D6693" w:rsidDel="00AF3C83">
                  <w:t>k environments.</w:t>
                </w:r>
              </w:ins>
            </w:moveFrom>
          </w:p>
        </w:tc>
      </w:tr>
      <w:tr w:rsidR="000E7F99" w:rsidRPr="00C32CE5" w:rsidDel="00AF3C83" w14:paraId="6C86526B" w14:textId="3A950DD2" w:rsidTr="00F91DB2">
        <w:trPr>
          <w:ins w:id="15" w:author="Jenni Oldfield" w:date="2025-11-11T12:0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06B1" w14:textId="08DBCF03" w:rsidR="000E7F99" w:rsidRPr="00C32CE5" w:rsidDel="00AF3C83" w:rsidRDefault="000E7F99" w:rsidP="00F91DB2">
            <w:pPr>
              <w:pStyle w:val="SIText"/>
              <w:rPr>
                <w:ins w:id="16" w:author="Jenni Oldfield" w:date="2025-11-11T12:09:00Z" w16du:dateUtc="2025-11-11T01:09:00Z"/>
                <w:moveFrom w:id="17" w:author="Lucinda O'Brien" w:date="2025-11-13T10:01:00Z" w16du:dateUtc="2025-11-12T23:01:00Z"/>
              </w:rPr>
            </w:pPr>
            <w:moveFrom w:id="18" w:author="Lucinda O'Brien" w:date="2025-11-13T10:01:00Z" w16du:dateUtc="2025-11-12T23:01:00Z">
              <w:ins w:id="19" w:author="Jenni Oldfield" w:date="2025-11-11T12:09:00Z" w16du:dateUtc="2025-11-11T01:09:00Z">
                <w:r w:rsidRPr="00C32CE5" w:rsidDel="00AF3C83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8BE5" w14:textId="0E21566E" w:rsidR="000E7F99" w:rsidRPr="00C32CE5" w:rsidDel="00AF3C83" w:rsidRDefault="000E7F99" w:rsidP="00F91DB2">
            <w:pPr>
              <w:pStyle w:val="SIBulletList1"/>
              <w:rPr>
                <w:ins w:id="20" w:author="Jenni Oldfield" w:date="2025-11-11T12:09:00Z" w16du:dateUtc="2025-11-11T01:09:00Z"/>
                <w:moveFrom w:id="21" w:author="Lucinda O'Brien" w:date="2025-11-13T10:01:00Z" w16du:dateUtc="2025-11-12T23:01:00Z"/>
              </w:rPr>
            </w:pPr>
            <w:moveFrom w:id="22" w:author="Lucinda O'Brien" w:date="2025-11-13T10:01:00Z" w16du:dateUtc="2025-11-12T23:01:00Z">
              <w:ins w:id="23" w:author="Jenni Oldfield" w:date="2025-11-11T12:09:00Z" w16du:dateUtc="2025-11-11T01:09:00Z">
                <w:r w:rsidRPr="00C32CE5" w:rsidDel="00AF3C83">
                  <w:t xml:space="preserve">operating fewer than four days a week with a small throughput for one or more, small or large, species, or </w:t>
                </w:r>
              </w:ins>
            </w:moveFrom>
          </w:p>
          <w:p w14:paraId="343190A1" w14:textId="2B3C1241" w:rsidR="000E7F99" w:rsidRPr="00C32CE5" w:rsidDel="00AF3C83" w:rsidRDefault="000E7F99" w:rsidP="00F91DB2">
            <w:pPr>
              <w:pStyle w:val="SIBulletList1"/>
              <w:rPr>
                <w:ins w:id="24" w:author="Jenni Oldfield" w:date="2025-11-11T12:09:00Z" w16du:dateUtc="2025-11-11T01:09:00Z"/>
                <w:moveFrom w:id="25" w:author="Lucinda O'Brien" w:date="2025-11-13T10:01:00Z" w16du:dateUtc="2025-11-12T23:01:00Z"/>
                <w:i/>
              </w:rPr>
            </w:pPr>
            <w:moveFrom w:id="26" w:author="Lucinda O'Brien" w:date="2025-11-13T10:01:00Z" w16du:dateUtc="2025-11-12T23:01:00Z">
              <w:ins w:id="27" w:author="Jenni Oldfield" w:date="2025-11-11T12:09:00Z" w16du:dateUtc="2025-11-11T01:09:00Z">
                <w:r w:rsidRPr="00C32CE5" w:rsidDel="00AF3C83">
                  <w:t>employing fewer than four workers on the processing floor</w:t>
                </w:r>
              </w:ins>
            </w:moveFrom>
          </w:p>
        </w:tc>
      </w:tr>
      <w:tr w:rsidR="000E7F99" w:rsidRPr="00C32CE5" w:rsidDel="00AF3C83" w14:paraId="3EC958C8" w14:textId="1DFACC31" w:rsidTr="00F91DB2">
        <w:trPr>
          <w:ins w:id="28" w:author="Jenni Oldfield" w:date="2025-11-11T12:0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BC38" w14:textId="4C1A1599" w:rsidR="000E7F99" w:rsidRPr="00C32CE5" w:rsidDel="00AF3C83" w:rsidRDefault="000E7F99" w:rsidP="00F91DB2">
            <w:pPr>
              <w:pStyle w:val="SIText"/>
              <w:rPr>
                <w:ins w:id="29" w:author="Jenni Oldfield" w:date="2025-11-11T12:09:00Z" w16du:dateUtc="2025-11-11T01:09:00Z"/>
                <w:moveFrom w:id="30" w:author="Lucinda O'Brien" w:date="2025-11-13T10:01:00Z" w16du:dateUtc="2025-11-12T23:01:00Z"/>
              </w:rPr>
            </w:pPr>
            <w:moveFrom w:id="31" w:author="Lucinda O'Brien" w:date="2025-11-13T10:01:00Z" w16du:dateUtc="2025-11-12T23:01:00Z">
              <w:ins w:id="32" w:author="Jenni Oldfield" w:date="2025-11-11T12:09:00Z" w16du:dateUtc="2025-11-11T01:09:00Z">
                <w:r w:rsidRPr="00C32CE5" w:rsidDel="00AF3C83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5992B" w14:textId="746DF6B9" w:rsidR="000E7F99" w:rsidRPr="00C32CE5" w:rsidDel="00AF3C83" w:rsidRDefault="000E7F99" w:rsidP="00F91DB2">
            <w:pPr>
              <w:pStyle w:val="SIBulletList1"/>
              <w:rPr>
                <w:ins w:id="33" w:author="Jenni Oldfield" w:date="2025-11-11T12:09:00Z" w16du:dateUtc="2025-11-11T01:09:00Z"/>
                <w:moveFrom w:id="34" w:author="Lucinda O'Brien" w:date="2025-11-13T10:01:00Z" w16du:dateUtc="2025-11-12T23:01:00Z"/>
              </w:rPr>
            </w:pPr>
            <w:moveFrom w:id="35" w:author="Lucinda O'Brien" w:date="2025-11-13T10:01:00Z" w16du:dateUtc="2025-11-12T23:01:00Z">
              <w:ins w:id="36" w:author="Jenni Oldfield" w:date="2025-11-11T12:09:00Z" w16du:dateUtc="2025-11-11T01:09:00Z">
                <w:r w:rsidRPr="00C32CE5" w:rsidDel="00AF3C83">
                  <w:t xml:space="preserve">operating more than four days a week with a throughput for one or more, small or large, species, or </w:t>
                </w:r>
              </w:ins>
            </w:moveFrom>
          </w:p>
          <w:p w14:paraId="7651E4F4" w14:textId="2809E09E" w:rsidR="000E7F99" w:rsidRPr="00C32CE5" w:rsidDel="00AF3C83" w:rsidRDefault="000E7F99" w:rsidP="00F91DB2">
            <w:pPr>
              <w:pStyle w:val="SIBulletList1"/>
              <w:rPr>
                <w:ins w:id="37" w:author="Jenni Oldfield" w:date="2025-11-11T12:09:00Z" w16du:dateUtc="2025-11-11T01:09:00Z"/>
                <w:moveFrom w:id="38" w:author="Lucinda O'Brien" w:date="2025-11-13T10:01:00Z" w16du:dateUtc="2025-11-12T23:01:00Z"/>
              </w:rPr>
            </w:pPr>
            <w:moveFrom w:id="39" w:author="Lucinda O'Brien" w:date="2025-11-13T10:01:00Z" w16du:dateUtc="2025-11-12T23:01:00Z">
              <w:ins w:id="40" w:author="Jenni Oldfield" w:date="2025-11-11T12:09:00Z" w16du:dateUtc="2025-11-11T01:09:00Z">
                <w:r w:rsidRPr="00C32CE5" w:rsidDel="00AF3C83">
                  <w:t>employing more than four workers on the processing floor</w:t>
                </w:r>
              </w:ins>
            </w:moveFrom>
          </w:p>
        </w:tc>
      </w:tr>
      <w:moveFromRangeEnd w:id="4"/>
    </w:tbl>
    <w:p w14:paraId="4D5FB91D" w14:textId="77777777" w:rsidR="000E7F99" w:rsidRDefault="000E7F99" w:rsidP="000E7F99">
      <w:pPr>
        <w:rPr>
          <w:ins w:id="41" w:author="Jenni Oldfield" w:date="2025-11-11T12:09:00Z" w16du:dateUtc="2025-11-11T01:09:00Z"/>
        </w:rPr>
      </w:pPr>
    </w:p>
    <w:p w14:paraId="7B6C9E40" w14:textId="13F82C69" w:rsidR="00252B64" w:rsidDel="000E7F99" w:rsidRDefault="00252B64" w:rsidP="00F1749F">
      <w:pPr>
        <w:rPr>
          <w:del w:id="42" w:author="Jenni Oldfield" w:date="2025-11-11T12:09:00Z" w16du:dateUtc="2025-11-11T01:09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77A8" w14:paraId="09B26D8C" w14:textId="77777777" w:rsidTr="000F31BE">
        <w:tc>
          <w:tcPr>
            <w:tcW w:w="2689" w:type="dxa"/>
          </w:tcPr>
          <w:p w14:paraId="1FBD352F" w14:textId="7B0B69FA" w:rsidR="00AE77A8" w:rsidRPr="00042300" w:rsidRDefault="00AE77A8" w:rsidP="00AE77A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ED9E6B" w:rsidR="00AE77A8" w:rsidRPr="00042300" w:rsidRDefault="00AE77A8" w:rsidP="00AE77A8">
            <w:pPr>
              <w:pStyle w:val="SIBulletList1"/>
            </w:pPr>
            <w:r>
              <w:t>Interpret key elements of workplace instructions</w:t>
            </w:r>
          </w:p>
        </w:tc>
      </w:tr>
      <w:tr w:rsidR="00AE77A8" w14:paraId="44C5474C" w14:textId="77777777" w:rsidTr="000F31BE">
        <w:tc>
          <w:tcPr>
            <w:tcW w:w="2689" w:type="dxa"/>
          </w:tcPr>
          <w:p w14:paraId="577F0A9B" w14:textId="59E35FC9" w:rsidR="00AE77A8" w:rsidRPr="00042300" w:rsidRDefault="00AE77A8" w:rsidP="00AE77A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02DE9809" w:rsidR="00AE77A8" w:rsidRPr="00042300" w:rsidRDefault="00AE77A8" w:rsidP="00AE77A8">
            <w:pPr>
              <w:pStyle w:val="SIBulletList1"/>
            </w:pPr>
            <w:r>
              <w:t>Interact with team members to ensure flow of work is maintained</w:t>
            </w:r>
          </w:p>
        </w:tc>
      </w:tr>
      <w:tr w:rsidR="00360550" w14:paraId="3C921A4E" w14:textId="77777777" w:rsidTr="000F31BE">
        <w:tc>
          <w:tcPr>
            <w:tcW w:w="2689" w:type="dxa"/>
          </w:tcPr>
          <w:p w14:paraId="6040D1B3" w14:textId="503C92E2" w:rsidR="00360550" w:rsidRDefault="00360550" w:rsidP="00AE77A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1B9B644" w14:textId="3ECC94BE" w:rsidR="00360550" w:rsidRDefault="00360550" w:rsidP="00AE77A8">
            <w:pPr>
              <w:pStyle w:val="SIBulletList1"/>
            </w:pPr>
            <w:r>
              <w:t>Interpret time and temperature gauges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10:01:00Z" w16du:dateUtc="2025-11-12T23:01:00Z"/>
        </w:rPr>
      </w:pPr>
    </w:p>
    <w:tbl>
      <w:tblPr>
        <w:tblStyle w:val="TableGrid"/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F3C83" w:rsidRPr="00C32CE5" w14:paraId="7284EE4A" w14:textId="77777777" w:rsidTr="00AF3C83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2F85" w14:textId="77777777" w:rsidR="00AF3C83" w:rsidRPr="00C32CE5" w:rsidRDefault="00AF3C83" w:rsidP="00AF3C83">
            <w:pPr>
              <w:spacing w:after="160" w:line="259" w:lineRule="auto"/>
              <w:rPr>
                <w:moveTo w:id="44" w:author="Lucinda O'Brien" w:date="2025-11-13T10:01:00Z" w16du:dateUtc="2025-11-12T23:01:00Z"/>
                <w:b/>
              </w:rPr>
            </w:pPr>
            <w:moveToRangeStart w:id="45" w:author="Lucinda O'Brien" w:date="2025-11-13T10:01:00Z" w:name="move213920484"/>
            <w:moveTo w:id="46" w:author="Lucinda O'Brien" w:date="2025-11-13T10:01:00Z" w16du:dateUtc="2025-11-12T23:01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52C3D23D" w14:textId="77777777" w:rsidR="00AF3C83" w:rsidRPr="002D6693" w:rsidRDefault="00AF3C83" w:rsidP="00AF3C83">
            <w:pPr>
              <w:pStyle w:val="SIText-Italics"/>
              <w:rPr>
                <w:moveTo w:id="47" w:author="Lucinda O'Brien" w:date="2025-11-13T10:01:00Z" w16du:dateUtc="2025-11-12T23:01:00Z"/>
              </w:rPr>
            </w:pPr>
            <w:moveTo w:id="48" w:author="Lucinda O'Brien" w:date="2025-11-13T10:01:00Z" w16du:dateUtc="2025-11-12T23:01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3D654E98" w14:textId="77777777" w:rsidR="00AF3C83" w:rsidRPr="00C32CE5" w:rsidRDefault="00AF3C83" w:rsidP="00AF3C83">
            <w:pPr>
              <w:pStyle w:val="SIText-Italics"/>
              <w:rPr>
                <w:moveTo w:id="49" w:author="Lucinda O'Brien" w:date="2025-11-13T10:01:00Z" w16du:dateUtc="2025-11-12T23:01:00Z"/>
              </w:rPr>
            </w:pPr>
            <w:moveTo w:id="50" w:author="Lucinda O'Brien" w:date="2025-11-13T10:01:00Z" w16du:dateUtc="2025-11-12T23:01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AF3C83" w:rsidRPr="00C32CE5" w14:paraId="566FE688" w14:textId="77777777" w:rsidTr="00AF3C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7B40" w14:textId="77777777" w:rsidR="00AF3C83" w:rsidRPr="00C32CE5" w:rsidRDefault="00AF3C83" w:rsidP="00AF3C83">
            <w:pPr>
              <w:pStyle w:val="SIText"/>
              <w:rPr>
                <w:moveTo w:id="51" w:author="Lucinda O'Brien" w:date="2025-11-13T10:01:00Z" w16du:dateUtc="2025-11-12T23:01:00Z"/>
              </w:rPr>
            </w:pPr>
            <w:moveTo w:id="52" w:author="Lucinda O'Brien" w:date="2025-11-13T10:01:00Z" w16du:dateUtc="2025-11-12T23:01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3585" w14:textId="77777777" w:rsidR="00AF3C83" w:rsidRPr="00C32CE5" w:rsidRDefault="00AF3C83" w:rsidP="00AF3C83">
            <w:pPr>
              <w:pStyle w:val="SIBulletList1"/>
              <w:rPr>
                <w:moveTo w:id="53" w:author="Lucinda O'Brien" w:date="2025-11-13T10:01:00Z" w16du:dateUtc="2025-11-12T23:01:00Z"/>
              </w:rPr>
            </w:pPr>
            <w:moveTo w:id="54" w:author="Lucinda O'Brien" w:date="2025-11-13T10:01:00Z" w16du:dateUtc="2025-11-12T23:01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4748FF1D" w14:textId="77777777" w:rsidR="00AF3C83" w:rsidRPr="00C32CE5" w:rsidRDefault="00AF3C83" w:rsidP="00AF3C83">
            <w:pPr>
              <w:pStyle w:val="SIBulletList1"/>
              <w:rPr>
                <w:moveTo w:id="55" w:author="Lucinda O'Brien" w:date="2025-11-13T10:01:00Z" w16du:dateUtc="2025-11-12T23:01:00Z"/>
                <w:i/>
              </w:rPr>
            </w:pPr>
            <w:moveTo w:id="56" w:author="Lucinda O'Brien" w:date="2025-11-13T10:01:00Z" w16du:dateUtc="2025-11-12T23:01:00Z">
              <w:r w:rsidRPr="00C32CE5">
                <w:t>employing fewer than four workers on the processing floor</w:t>
              </w:r>
            </w:moveTo>
          </w:p>
        </w:tc>
      </w:tr>
      <w:tr w:rsidR="00AF3C83" w:rsidRPr="00C32CE5" w14:paraId="7A5BC9A5" w14:textId="77777777" w:rsidTr="00AF3C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BD7EF" w14:textId="77777777" w:rsidR="00AF3C83" w:rsidRPr="00C32CE5" w:rsidRDefault="00AF3C83" w:rsidP="00AF3C83">
            <w:pPr>
              <w:pStyle w:val="SIText"/>
              <w:rPr>
                <w:moveTo w:id="57" w:author="Lucinda O'Brien" w:date="2025-11-13T10:01:00Z" w16du:dateUtc="2025-11-12T23:01:00Z"/>
              </w:rPr>
            </w:pPr>
            <w:moveTo w:id="58" w:author="Lucinda O'Brien" w:date="2025-11-13T10:01:00Z" w16du:dateUtc="2025-11-12T23:01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AE35" w14:textId="77777777" w:rsidR="00AF3C83" w:rsidRPr="00C32CE5" w:rsidRDefault="00AF3C83" w:rsidP="00AF3C83">
            <w:pPr>
              <w:pStyle w:val="SIBulletList1"/>
              <w:rPr>
                <w:moveTo w:id="59" w:author="Lucinda O'Brien" w:date="2025-11-13T10:01:00Z" w16du:dateUtc="2025-11-12T23:01:00Z"/>
              </w:rPr>
            </w:pPr>
            <w:moveTo w:id="60" w:author="Lucinda O'Brien" w:date="2025-11-13T10:01:00Z" w16du:dateUtc="2025-11-12T23:01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67324E9" w14:textId="77777777" w:rsidR="00AF3C83" w:rsidRPr="00C32CE5" w:rsidRDefault="00AF3C83" w:rsidP="00AF3C83">
            <w:pPr>
              <w:pStyle w:val="SIBulletList1"/>
              <w:rPr>
                <w:moveTo w:id="61" w:author="Lucinda O'Brien" w:date="2025-11-13T10:01:00Z" w16du:dateUtc="2025-11-12T23:01:00Z"/>
              </w:rPr>
            </w:pPr>
            <w:moveTo w:id="62" w:author="Lucinda O'Brien" w:date="2025-11-13T10:01:00Z" w16du:dateUtc="2025-11-12T23:01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3D3FE617" w14:textId="77777777" w:rsidR="00AF3C83" w:rsidRDefault="00AF3C8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9F7ABBF" w:rsidR="002B6FFD" w:rsidRPr="002A78A5" w:rsidRDefault="00360550" w:rsidP="002A78A5">
            <w:pPr>
              <w:pStyle w:val="SIText"/>
            </w:pPr>
            <w:r w:rsidRPr="002A78A5">
              <w:t>AMPCRP2</w:t>
            </w:r>
            <w:r w:rsidR="001C5C11">
              <w:t>33</w:t>
            </w:r>
            <w:r w:rsidRPr="002A78A5">
              <w:t xml:space="preserve"> </w:t>
            </w:r>
            <w:r w:rsidR="000763D0" w:rsidRPr="002A78A5">
              <w:t xml:space="preserve">Operate scalding and </w:t>
            </w:r>
            <w:r w:rsidR="008463D3" w:rsidRPr="002A78A5">
              <w:t>dehairing</w:t>
            </w:r>
            <w:r w:rsidR="000763D0" w:rsidRPr="002A78A5">
              <w:t xml:space="preserve"> equipment</w:t>
            </w:r>
          </w:p>
        </w:tc>
        <w:tc>
          <w:tcPr>
            <w:tcW w:w="2254" w:type="dxa"/>
          </w:tcPr>
          <w:p w14:paraId="30E795CC" w14:textId="08056845" w:rsidR="002B6FFD" w:rsidRPr="002A78A5" w:rsidRDefault="00AE77A8" w:rsidP="002A78A5">
            <w:pPr>
              <w:pStyle w:val="SIText"/>
            </w:pPr>
            <w:r w:rsidRPr="002A78A5">
              <w:t xml:space="preserve">AMPA2025 </w:t>
            </w:r>
            <w:r w:rsidR="000763D0" w:rsidRPr="002A78A5">
              <w:t>Operate scalding/</w:t>
            </w:r>
            <w:r w:rsidR="008463D3" w:rsidRPr="002A78A5">
              <w:t>dehairing</w:t>
            </w:r>
            <w:r w:rsidR="000763D0" w:rsidRPr="002A78A5">
              <w:t xml:space="preserve"> equipment</w:t>
            </w:r>
          </w:p>
        </w:tc>
        <w:tc>
          <w:tcPr>
            <w:tcW w:w="2254" w:type="dxa"/>
          </w:tcPr>
          <w:p w14:paraId="2B4213A5" w14:textId="527DCA73" w:rsidR="00AE77A8" w:rsidRPr="002A78A5" w:rsidRDefault="00AE77A8" w:rsidP="002A78A5">
            <w:pPr>
              <w:pStyle w:val="SIText"/>
            </w:pPr>
            <w:r w:rsidRPr="002A78A5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C71082" w:rsidRPr="002A78A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2A78A5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DB223A5" w14:textId="77777777" w:rsidR="00C71082" w:rsidRPr="002A78A5" w:rsidRDefault="00C71082" w:rsidP="002A78A5">
            <w:pPr>
              <w:pStyle w:val="SIText"/>
            </w:pPr>
            <w:r w:rsidRPr="002A78A5">
              <w:t>Unit sector code added</w:t>
            </w:r>
          </w:p>
          <w:p w14:paraId="560E265D" w14:textId="77777777" w:rsidR="00C71082" w:rsidRPr="002A78A5" w:rsidRDefault="00C71082" w:rsidP="002A78A5">
            <w:pPr>
              <w:pStyle w:val="SIText"/>
            </w:pPr>
            <w:r w:rsidRPr="002A78A5">
              <w:t>Unit application updated</w:t>
            </w:r>
          </w:p>
          <w:p w14:paraId="20F86EB8" w14:textId="77777777" w:rsidR="00AE77A8" w:rsidRDefault="00AE77A8" w:rsidP="002A78A5">
            <w:pPr>
              <w:pStyle w:val="SIText"/>
              <w:rPr>
                <w:ins w:id="63" w:author="Jenni Oldfield" w:date="2025-11-11T12:09:00Z" w16du:dateUtc="2025-11-11T01:09:00Z"/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153C28" w14:textId="7F3B210F" w:rsidR="000E7F99" w:rsidRPr="002A78A5" w:rsidRDefault="000E7F99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4" w:author="Jenni Oldfield" w:date="2025-11-11T12:09:00Z" w16du:dateUtc="2025-11-11T01:09:00Z">
              <w:r>
                <w:rPr>
                  <w:rStyle w:val="SITempText-Green"/>
                  <w:color w:val="000000" w:themeColor="text1"/>
                  <w:sz w:val="20"/>
                </w:rPr>
                <w:lastRenderedPageBreak/>
                <w:t>Range of Conditions added</w:t>
              </w:r>
            </w:ins>
          </w:p>
          <w:p w14:paraId="75BC5126" w14:textId="77777777" w:rsidR="00AE77A8" w:rsidRPr="002A78A5" w:rsidRDefault="00AE77A8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8B60C4F" w14:textId="2BF81576" w:rsidR="002B6FFD" w:rsidRPr="002A78A5" w:rsidRDefault="00E34529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D3111">
              <w:rPr>
                <w:rStyle w:val="SITempText-Green"/>
                <w:color w:val="000000" w:themeColor="text1"/>
                <w:sz w:val="20"/>
              </w:rPr>
              <w:t>-</w:t>
            </w:r>
            <w:r w:rsidRPr="002A78A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DCCF29F" w:rsidR="002A78A5" w:rsidRPr="002A78A5" w:rsidRDefault="002A78A5" w:rsidP="002A78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78A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D84B7A0" w:rsidR="002941AB" w:rsidRDefault="005D3111" w:rsidP="00BB6E0C">
            <w:pPr>
              <w:pStyle w:val="SIText"/>
            </w:pPr>
            <w:r w:rsidRPr="005D3111">
              <w:t>https://vetnet.gov.au/Pages/TrainingDocs.aspx?q=5e2e56b7-698f-4822-84bb-25adbb8443a7</w:t>
            </w:r>
          </w:p>
        </w:tc>
      </w:tr>
    </w:tbl>
    <w:p w14:paraId="6BD4ACCD" w14:textId="3F227B47" w:rsidR="00AF3C83" w:rsidRDefault="00AF3C83" w:rsidP="00F1749F">
      <w:pPr>
        <w:rPr>
          <w:ins w:id="65" w:author="Lucinda O'Brien" w:date="2025-11-13T10:01:00Z" w16du:dateUtc="2025-11-12T23:01:00Z"/>
        </w:rPr>
      </w:pPr>
    </w:p>
    <w:p w14:paraId="28E02BE3" w14:textId="77777777" w:rsidR="00AF3C83" w:rsidRDefault="00AF3C83">
      <w:pPr>
        <w:rPr>
          <w:ins w:id="66" w:author="Lucinda O'Brien" w:date="2025-11-13T10:01:00Z" w16du:dateUtc="2025-11-12T23:01:00Z"/>
        </w:rPr>
      </w:pPr>
      <w:ins w:id="67" w:author="Lucinda O'Brien" w:date="2025-11-13T10:01:00Z" w16du:dateUtc="2025-11-12T23:01:00Z">
        <w:r>
          <w:br w:type="page"/>
        </w:r>
      </w:ins>
    </w:p>
    <w:p w14:paraId="01B95C9C" w14:textId="506262D4" w:rsidR="00EF38D5" w:rsidDel="00AF3C83" w:rsidRDefault="00EF38D5" w:rsidP="00F1749F">
      <w:pPr>
        <w:rPr>
          <w:del w:id="68" w:author="Lucinda O'Brien" w:date="2025-11-13T10:01:00Z" w16du:dateUtc="2025-11-12T23:0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09D8349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60550" w:rsidRPr="00925AD5">
              <w:t>AMP</w:t>
            </w:r>
            <w:r w:rsidR="00360550">
              <w:t>CRP2</w:t>
            </w:r>
            <w:r w:rsidR="001C5C11">
              <w:t>33</w:t>
            </w:r>
            <w:r w:rsidR="00360550">
              <w:t xml:space="preserve"> </w:t>
            </w:r>
            <w:r w:rsidR="00AE77A8" w:rsidRPr="000763D0">
              <w:t xml:space="preserve">Operate scalding and </w:t>
            </w:r>
            <w:r w:rsidR="008463D3">
              <w:t>dehairing</w:t>
            </w:r>
            <w:r w:rsidR="00AE77A8" w:rsidRPr="000763D0">
              <w:t xml:space="preserve">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580638" w14:textId="77777777" w:rsidR="00AE77A8" w:rsidRDefault="00145CA6" w:rsidP="00AE77A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4207E59" w14:textId="6686F58D" w:rsidR="00212775" w:rsidRDefault="00212775" w:rsidP="00212775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operated scalding equipment</w:t>
            </w:r>
            <w:r w:rsidR="00F330C3">
              <w:t xml:space="preserve"> to </w:t>
            </w:r>
            <w:r w:rsidR="000666B5">
              <w:t xml:space="preserve">scald or dehair </w:t>
            </w:r>
            <w:r w:rsidR="00F330C3">
              <w:t>pig and/or goat</w:t>
            </w:r>
            <w:r w:rsidR="007B3567">
              <w:t xml:space="preserve"> carcases</w:t>
            </w:r>
            <w:r>
              <w:t xml:space="preserve">, following workplace requirements, in a micro or larger meat processing premises. </w:t>
            </w:r>
          </w:p>
          <w:p w14:paraId="5D9BFE30" w14:textId="7AD87A6E" w:rsidR="00212775" w:rsidRPr="003D723E" w:rsidDel="00D86A81" w:rsidRDefault="00212775" w:rsidP="00212775">
            <w:pPr>
              <w:pStyle w:val="SIText"/>
              <w:rPr>
                <w:del w:id="69" w:author="Jenni Oldfield" w:date="2025-11-11T12:10:00Z" w16du:dateUtc="2025-11-11T01:10:00Z"/>
                <w:b/>
                <w:bCs/>
              </w:rPr>
            </w:pPr>
            <w:del w:id="70" w:author="Jenni Oldfield" w:date="2025-11-11T12:10:00Z" w16du:dateUtc="2025-11-11T01:10:00Z">
              <w:r w:rsidDel="00D86A81">
                <w:rPr>
                  <w:b/>
                  <w:bCs/>
                </w:rPr>
                <w:delText>In m</w:delText>
              </w:r>
              <w:r w:rsidRPr="003D723E" w:rsidDel="00D86A81">
                <w:rPr>
                  <w:b/>
                  <w:bCs/>
                </w:rPr>
                <w:delText xml:space="preserve">icro </w:delText>
              </w:r>
              <w:r w:rsidDel="00D86A81">
                <w:rPr>
                  <w:b/>
                  <w:bCs/>
                </w:rPr>
                <w:delText>meat processing premises</w:delText>
              </w:r>
            </w:del>
          </w:p>
          <w:p w14:paraId="447359D2" w14:textId="682E2B7F" w:rsidR="00212775" w:rsidRPr="003D723E" w:rsidDel="00D86A81" w:rsidRDefault="00212775" w:rsidP="00212775">
            <w:pPr>
              <w:pStyle w:val="SIText"/>
              <w:rPr>
                <w:del w:id="71" w:author="Jenni Oldfield" w:date="2025-11-11T12:10:00Z" w16du:dateUtc="2025-11-11T01:10:00Z"/>
              </w:rPr>
            </w:pPr>
            <w:del w:id="72" w:author="Jenni Oldfield" w:date="2025-11-11T12:10:00Z" w16du:dateUtc="2025-11-11T01:10:00Z">
              <w:r w:rsidDel="00D86A81">
                <w:delText>The</w:delText>
              </w:r>
              <w:r w:rsidRPr="003D723E" w:rsidDel="00D86A81">
                <w:delText xml:space="preserve"> assessor </w:delText>
              </w:r>
              <w:r w:rsidDel="00D86A81">
                <w:delText>must</w:delText>
              </w:r>
              <w:r w:rsidRPr="003D723E" w:rsidDel="00D86A81">
                <w:delText xml:space="preserve"> observe the </w:delText>
              </w:r>
              <w:r w:rsidDel="00D86A81">
                <w:delText>individual</w:delText>
              </w:r>
              <w:r w:rsidRPr="003D723E" w:rsidDel="00D86A81">
                <w:delText xml:space="preserve"> working on a minimum of </w:delText>
              </w:r>
              <w:r w:rsidR="005713CC" w:rsidDel="00D86A81">
                <w:delText>six</w:delText>
              </w:r>
              <w:r w:rsidDel="00D86A81">
                <w:delText xml:space="preserve"> </w:delText>
              </w:r>
              <w:r w:rsidR="000666B5" w:rsidDel="00D86A81">
                <w:delText>carcases</w:delText>
              </w:r>
              <w:r w:rsidDel="00D86A81">
                <w:delText>.</w:delText>
              </w:r>
            </w:del>
          </w:p>
          <w:p w14:paraId="184993B9" w14:textId="05994E8C" w:rsidR="00212775" w:rsidRPr="003D723E" w:rsidDel="00D86A81" w:rsidRDefault="00212775" w:rsidP="00212775">
            <w:pPr>
              <w:pStyle w:val="SIText"/>
              <w:rPr>
                <w:del w:id="73" w:author="Jenni Oldfield" w:date="2025-11-11T12:10:00Z" w16du:dateUtc="2025-11-11T01:10:00Z"/>
              </w:rPr>
            </w:pPr>
            <w:del w:id="74" w:author="Jenni Oldfield" w:date="2025-11-11T12:10:00Z" w16du:dateUtc="2025-11-11T01:10:00Z">
              <w:r w:rsidDel="00D86A81">
                <w:delText>There must also be</w:delText>
              </w:r>
              <w:r w:rsidRPr="003D723E" w:rsidDel="00D86A81">
                <w:delText xml:space="preserve"> evidence that the </w:delText>
              </w:r>
              <w:r w:rsidDel="00D86A81">
                <w:delText>individual</w:delText>
              </w:r>
              <w:r w:rsidRPr="003D723E" w:rsidDel="00D86A81">
                <w:delText xml:space="preserve"> has completed </w:delText>
              </w:r>
              <w:r w:rsidR="005713CC" w:rsidDel="00D86A81">
                <w:delText>two</w:delText>
              </w:r>
              <w:r w:rsidRPr="003D723E" w:rsidDel="00D86A81">
                <w:delText xml:space="preserve"> shifts </w:delText>
              </w:r>
              <w:r w:rsidDel="00D86A81">
                <w:delText>on the job,</w:delText>
              </w:r>
              <w:r w:rsidRPr="003D723E" w:rsidDel="00D86A81">
                <w:delText xml:space="preserve"> fulfilling workplace requirements (these shifts may include normal rotations into and out of the relevant </w:delText>
              </w:r>
              <w:r w:rsidDel="00D86A81">
                <w:delText>work task</w:delText>
              </w:r>
              <w:r w:rsidRPr="003D723E" w:rsidDel="00D86A81">
                <w:delText>).</w:delText>
              </w:r>
            </w:del>
          </w:p>
          <w:p w14:paraId="59B4F027" w14:textId="11B55C03" w:rsidR="00212775" w:rsidRPr="003D723E" w:rsidDel="00D86A81" w:rsidRDefault="00212775" w:rsidP="00212775">
            <w:pPr>
              <w:pStyle w:val="SIText"/>
              <w:rPr>
                <w:del w:id="75" w:author="Jenni Oldfield" w:date="2025-11-11T12:10:00Z" w16du:dateUtc="2025-11-11T01:10:00Z"/>
                <w:b/>
                <w:bCs/>
              </w:rPr>
            </w:pPr>
            <w:del w:id="76" w:author="Jenni Oldfield" w:date="2025-11-11T12:10:00Z" w16du:dateUtc="2025-11-11T01:10:00Z">
              <w:r w:rsidDel="00D86A81">
                <w:rPr>
                  <w:b/>
                  <w:bCs/>
                </w:rPr>
                <w:delText>In l</w:delText>
              </w:r>
              <w:r w:rsidRPr="003D723E" w:rsidDel="00D86A81">
                <w:rPr>
                  <w:b/>
                  <w:bCs/>
                </w:rPr>
                <w:delText xml:space="preserve">arger </w:delText>
              </w:r>
              <w:r w:rsidDel="00D86A81">
                <w:rPr>
                  <w:b/>
                  <w:bCs/>
                </w:rPr>
                <w:delText>meat processing premises</w:delText>
              </w:r>
            </w:del>
          </w:p>
          <w:p w14:paraId="502D22BA" w14:textId="36BD4D6D" w:rsidR="00212775" w:rsidRPr="003D723E" w:rsidDel="00D86A81" w:rsidRDefault="00212775" w:rsidP="00212775">
            <w:pPr>
              <w:pStyle w:val="SIText"/>
              <w:rPr>
                <w:del w:id="77" w:author="Jenni Oldfield" w:date="2025-11-11T12:10:00Z" w16du:dateUtc="2025-11-11T01:10:00Z"/>
              </w:rPr>
            </w:pPr>
            <w:del w:id="78" w:author="Jenni Oldfield" w:date="2025-11-11T12:10:00Z" w16du:dateUtc="2025-11-11T01:10:00Z">
              <w:r w:rsidDel="00D86A81">
                <w:delText>The</w:delText>
              </w:r>
              <w:r w:rsidRPr="003D723E" w:rsidDel="00D86A81">
                <w:delText xml:space="preserve"> assessor </w:delText>
              </w:r>
              <w:r w:rsidDel="00D86A81">
                <w:delText>must</w:delText>
              </w:r>
              <w:r w:rsidRPr="003D723E" w:rsidDel="00D86A81">
                <w:delText xml:space="preserve"> observe the </w:delText>
              </w:r>
              <w:r w:rsidDel="00D86A81">
                <w:delText>individual</w:delText>
              </w:r>
              <w:r w:rsidRPr="003D723E" w:rsidDel="00D86A81">
                <w:delText xml:space="preserve"> working on a minimum of </w:delText>
              </w:r>
              <w:r w:rsidDel="00D86A81">
                <w:delText>20</w:delText>
              </w:r>
              <w:r w:rsidRPr="003D723E" w:rsidDel="00D86A81">
                <w:delText xml:space="preserve"> </w:delText>
              </w:r>
              <w:r w:rsidR="000666B5" w:rsidDel="00D86A81">
                <w:delText>carcases</w:delText>
              </w:r>
              <w:r w:rsidR="000666B5" w:rsidRPr="003D723E" w:rsidDel="00D86A81">
                <w:delText xml:space="preserve"> </w:delText>
              </w:r>
              <w:r w:rsidRPr="003D723E" w:rsidDel="00D86A81">
                <w:delText xml:space="preserve">or </w:delText>
              </w:r>
              <w:r w:rsidDel="00D86A81">
                <w:delText xml:space="preserve">for </w:delText>
              </w:r>
              <w:r w:rsidRPr="003D723E" w:rsidDel="00D86A81">
                <w:delText>15 minutes</w:delText>
              </w:r>
              <w:r w:rsidDel="00D86A81">
                <w:delText>,</w:delText>
              </w:r>
              <w:r w:rsidRPr="003D723E" w:rsidDel="00D86A81">
                <w:delText xml:space="preserve"> whichever comes first.</w:delText>
              </w:r>
            </w:del>
          </w:p>
          <w:p w14:paraId="6E9A2311" w14:textId="0DB58ACD" w:rsidR="00212775" w:rsidRDefault="00212775" w:rsidP="0021277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713C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D9D397B" w14:textId="4E066B0E" w:rsidR="00360550" w:rsidRPr="003F449E" w:rsidRDefault="00360550" w:rsidP="0036055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0000AC" w:rsidR="00360550" w:rsidRDefault="00360550" w:rsidP="00E3452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105B83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B04E787" w14:textId="55C13D1E" w:rsidR="00360550" w:rsidRDefault="00360550" w:rsidP="00876CF3">
            <w:pPr>
              <w:pStyle w:val="SIBulletList1"/>
            </w:pPr>
            <w:r>
              <w:t>workplace requirements for operating scalding and dehairing equipment</w:t>
            </w:r>
          </w:p>
          <w:p w14:paraId="1D9C11D0" w14:textId="2572EE2B" w:rsidR="00876CF3" w:rsidRDefault="00AE77A8" w:rsidP="00876CF3">
            <w:pPr>
              <w:pStyle w:val="SIBulletList1"/>
            </w:pPr>
            <w:r>
              <w:t xml:space="preserve">typical </w:t>
            </w:r>
            <w:r w:rsidR="00876CF3">
              <w:t xml:space="preserve">defects </w:t>
            </w:r>
            <w:r>
              <w:t xml:space="preserve">that can occur with </w:t>
            </w:r>
            <w:r w:rsidR="008463D3">
              <w:t>scalding and dehairing</w:t>
            </w:r>
            <w:r w:rsidR="005D3111">
              <w:t>,</w:t>
            </w:r>
            <w:r w:rsidR="008463D3">
              <w:t xml:space="preserve"> and the corrective actions</w:t>
            </w:r>
          </w:p>
          <w:p w14:paraId="23BE925A" w14:textId="38A0A995" w:rsidR="00876CF3" w:rsidRDefault="00876CF3" w:rsidP="008463D3">
            <w:pPr>
              <w:pStyle w:val="SIBulletList1"/>
            </w:pPr>
            <w:r>
              <w:t>workplace health and safety</w:t>
            </w:r>
            <w:r w:rsidR="008463D3">
              <w:t xml:space="preserve"> hazards that occur when using scalding and dehairing equipment, and how to manage the associated risks</w:t>
            </w:r>
          </w:p>
          <w:p w14:paraId="2CCDFD46" w14:textId="60198F9A" w:rsidR="004D6F12" w:rsidRDefault="008463D3" w:rsidP="00360550">
            <w:pPr>
              <w:pStyle w:val="SIBulletList1"/>
            </w:pPr>
            <w:r>
              <w:t>potential sources of contamination and cross-contamination</w:t>
            </w:r>
            <w:r w:rsidR="005D3111">
              <w:t>,</w:t>
            </w:r>
            <w:r>
              <w:t xml:space="preserve"> and how the associated risks are controlled</w:t>
            </w:r>
            <w:r w:rsidR="0036055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53EF116" w14:textId="2225F677" w:rsidR="008463D3" w:rsidRDefault="008463D3" w:rsidP="008463D3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AB3947C" w14:textId="77777777" w:rsidR="008463D3" w:rsidRPr="00095527" w:rsidRDefault="008463D3" w:rsidP="008463D3">
            <w:pPr>
              <w:pStyle w:val="SIBulletList1"/>
            </w:pPr>
            <w:r w:rsidRPr="00095527">
              <w:t>physical conditions:</w:t>
            </w:r>
          </w:p>
          <w:p w14:paraId="36543B6E" w14:textId="4E9155FB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 xml:space="preserve">skills must be demonstrated </w:t>
            </w:r>
            <w:r w:rsidR="000802A5" w:rsidRPr="002A78A5">
              <w:rPr>
                <w:i/>
                <w:iCs/>
              </w:rPr>
              <w:t xml:space="preserve">in a meat processing premises at workplace production </w:t>
            </w:r>
            <w:r w:rsidRPr="002A78A5">
              <w:rPr>
                <w:i/>
                <w:iCs/>
              </w:rPr>
              <w:t>speed</w:t>
            </w:r>
          </w:p>
          <w:p w14:paraId="5878B164" w14:textId="77777777" w:rsidR="008463D3" w:rsidRPr="00095527" w:rsidRDefault="008463D3" w:rsidP="008463D3">
            <w:pPr>
              <w:pStyle w:val="SIBulletList1"/>
            </w:pPr>
            <w:r w:rsidRPr="00095527">
              <w:t>resources, equipment and materials:</w:t>
            </w:r>
          </w:p>
          <w:p w14:paraId="293A3FA4" w14:textId="607F54A3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personal protective equipment</w:t>
            </w:r>
          </w:p>
          <w:p w14:paraId="74D66470" w14:textId="0DD74148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scalding and dehairing equipment</w:t>
            </w:r>
          </w:p>
          <w:p w14:paraId="3AA84926" w14:textId="328E650F" w:rsidR="008463D3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carcases for scalding or dehairing</w:t>
            </w:r>
          </w:p>
          <w:p w14:paraId="650B1716" w14:textId="77777777" w:rsidR="008463D3" w:rsidRPr="00095527" w:rsidRDefault="008463D3" w:rsidP="008463D3">
            <w:pPr>
              <w:pStyle w:val="SIBulletList1"/>
            </w:pPr>
            <w:r w:rsidRPr="00095527">
              <w:t>specifications:</w:t>
            </w:r>
          </w:p>
          <w:p w14:paraId="09161BFA" w14:textId="77777777" w:rsidR="00C71082" w:rsidRPr="002A78A5" w:rsidRDefault="008463D3" w:rsidP="008463D3">
            <w:pPr>
              <w:pStyle w:val="SIBulletList2"/>
              <w:rPr>
                <w:i/>
                <w:iCs/>
              </w:rPr>
            </w:pPr>
            <w:r w:rsidRPr="002A78A5">
              <w:rPr>
                <w:i/>
                <w:iCs/>
              </w:rPr>
              <w:t>workplace standard operating procedures, work instructions and task-related documents</w:t>
            </w:r>
          </w:p>
          <w:p w14:paraId="531DA123" w14:textId="0FDEC9A2" w:rsidR="00C71082" w:rsidRDefault="000802A5" w:rsidP="00E34529">
            <w:pPr>
              <w:pStyle w:val="SIBulletList1"/>
            </w:pPr>
            <w:r>
              <w:t>personnel</w:t>
            </w:r>
            <w:r w:rsidR="00C71082">
              <w:t>:</w:t>
            </w:r>
          </w:p>
          <w:p w14:paraId="7581907D" w14:textId="6E5E7296" w:rsidR="008463D3" w:rsidRPr="002A78A5" w:rsidRDefault="003F3559" w:rsidP="008463D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71082" w:rsidRPr="002A78A5">
              <w:rPr>
                <w:i/>
                <w:iCs/>
              </w:rPr>
              <w:t>team members and supervisor</w:t>
            </w:r>
            <w:r w:rsidR="009551CF">
              <w:rPr>
                <w:i/>
                <w:iCs/>
              </w:rPr>
              <w:t xml:space="preserve"> or mentor</w:t>
            </w:r>
            <w:r w:rsidR="008463D3" w:rsidRPr="002A78A5">
              <w:rPr>
                <w:i/>
                <w:iCs/>
              </w:rPr>
              <w:t>.</w:t>
            </w:r>
          </w:p>
          <w:p w14:paraId="06910207" w14:textId="77777777" w:rsidR="008463D3" w:rsidRDefault="008463D3" w:rsidP="008463D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A1B837" w14:textId="77777777" w:rsidR="00CD3DE8" w:rsidRDefault="008463D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DD1BF18" w14:textId="77777777" w:rsidR="00360550" w:rsidRPr="002169F5" w:rsidRDefault="00360550" w:rsidP="00360550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DAC4A0C" w:rsidR="00360550" w:rsidRDefault="0036055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666C9B1" w:rsidR="00CD3DE8" w:rsidRDefault="005D3111" w:rsidP="00456AA0">
            <w:pPr>
              <w:pStyle w:val="SIText"/>
            </w:pPr>
            <w:r w:rsidRPr="005D3111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12578" w14:textId="77777777" w:rsidR="001D62CF" w:rsidRDefault="001D62CF" w:rsidP="00A31F58">
      <w:pPr>
        <w:spacing w:after="0" w:line="240" w:lineRule="auto"/>
      </w:pPr>
      <w:r>
        <w:separator/>
      </w:r>
    </w:p>
  </w:endnote>
  <w:endnote w:type="continuationSeparator" w:id="0">
    <w:p w14:paraId="30850873" w14:textId="77777777" w:rsidR="001D62CF" w:rsidRDefault="001D62C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3A3BD" w14:textId="77777777" w:rsidR="001D62CF" w:rsidRDefault="001D62CF" w:rsidP="00A31F58">
      <w:pPr>
        <w:spacing w:after="0" w:line="240" w:lineRule="auto"/>
      </w:pPr>
      <w:r>
        <w:separator/>
      </w:r>
    </w:p>
  </w:footnote>
  <w:footnote w:type="continuationSeparator" w:id="0">
    <w:p w14:paraId="1CE3CCF6" w14:textId="77777777" w:rsidR="001D62CF" w:rsidRDefault="001D62C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27576E4" w:rsidR="002036DD" w:rsidRDefault="00AF3C83">
        <w:pPr>
          <w:pStyle w:val="Header"/>
        </w:pPr>
        <w:r>
          <w:rPr>
            <w:noProof/>
          </w:rPr>
          <w:pict w14:anchorId="52DFAC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60550" w:rsidRPr="00925AD5">
          <w:t>AMP</w:t>
        </w:r>
        <w:r w:rsidR="00360550">
          <w:t>CRP2</w:t>
        </w:r>
        <w:r w:rsidR="001C5C11">
          <w:t>33</w:t>
        </w:r>
        <w:r w:rsidR="00360550">
          <w:t xml:space="preserve"> </w:t>
        </w:r>
        <w:r w:rsidR="00925AD5" w:rsidRPr="00925AD5">
          <w:t>Operate scalding and dehairing equipment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77B"/>
    <w:rsid w:val="00015CD8"/>
    <w:rsid w:val="000174A4"/>
    <w:rsid w:val="0002319B"/>
    <w:rsid w:val="00025A19"/>
    <w:rsid w:val="00034662"/>
    <w:rsid w:val="00034AD5"/>
    <w:rsid w:val="00047CA8"/>
    <w:rsid w:val="0006446C"/>
    <w:rsid w:val="000666B5"/>
    <w:rsid w:val="0006755A"/>
    <w:rsid w:val="000763D0"/>
    <w:rsid w:val="000802A5"/>
    <w:rsid w:val="00093962"/>
    <w:rsid w:val="00097368"/>
    <w:rsid w:val="000A3C05"/>
    <w:rsid w:val="000C2D63"/>
    <w:rsid w:val="000C695D"/>
    <w:rsid w:val="000D24A4"/>
    <w:rsid w:val="000D2541"/>
    <w:rsid w:val="000D6FAB"/>
    <w:rsid w:val="000D7106"/>
    <w:rsid w:val="000E7F99"/>
    <w:rsid w:val="00105B83"/>
    <w:rsid w:val="0011078D"/>
    <w:rsid w:val="00130380"/>
    <w:rsid w:val="00145CA6"/>
    <w:rsid w:val="00154C6E"/>
    <w:rsid w:val="00165A1B"/>
    <w:rsid w:val="00166F9F"/>
    <w:rsid w:val="00167FC4"/>
    <w:rsid w:val="00173BA3"/>
    <w:rsid w:val="001777A4"/>
    <w:rsid w:val="00181EB8"/>
    <w:rsid w:val="0018209D"/>
    <w:rsid w:val="0018245B"/>
    <w:rsid w:val="00191B2B"/>
    <w:rsid w:val="001B320C"/>
    <w:rsid w:val="001C5C11"/>
    <w:rsid w:val="001D04FC"/>
    <w:rsid w:val="001D62CF"/>
    <w:rsid w:val="001F15A4"/>
    <w:rsid w:val="002036DD"/>
    <w:rsid w:val="00212775"/>
    <w:rsid w:val="002269B6"/>
    <w:rsid w:val="00241F8D"/>
    <w:rsid w:val="00242280"/>
    <w:rsid w:val="00243D66"/>
    <w:rsid w:val="00245AF9"/>
    <w:rsid w:val="00252B64"/>
    <w:rsid w:val="002536CE"/>
    <w:rsid w:val="0025387C"/>
    <w:rsid w:val="00256611"/>
    <w:rsid w:val="00275B06"/>
    <w:rsid w:val="00284EF0"/>
    <w:rsid w:val="002941AB"/>
    <w:rsid w:val="002A1B20"/>
    <w:rsid w:val="002A4AF9"/>
    <w:rsid w:val="002A78A5"/>
    <w:rsid w:val="002B6FFD"/>
    <w:rsid w:val="002B779C"/>
    <w:rsid w:val="002C51A2"/>
    <w:rsid w:val="002D084B"/>
    <w:rsid w:val="002D45DD"/>
    <w:rsid w:val="002D785C"/>
    <w:rsid w:val="00303F8C"/>
    <w:rsid w:val="00320155"/>
    <w:rsid w:val="00334CD5"/>
    <w:rsid w:val="003556ED"/>
    <w:rsid w:val="00357C5E"/>
    <w:rsid w:val="00360550"/>
    <w:rsid w:val="00370A20"/>
    <w:rsid w:val="003A3607"/>
    <w:rsid w:val="003A599B"/>
    <w:rsid w:val="003C2946"/>
    <w:rsid w:val="003F3559"/>
    <w:rsid w:val="003F426B"/>
    <w:rsid w:val="004011B0"/>
    <w:rsid w:val="00422906"/>
    <w:rsid w:val="00427903"/>
    <w:rsid w:val="00436CCB"/>
    <w:rsid w:val="00442C66"/>
    <w:rsid w:val="0044538D"/>
    <w:rsid w:val="004453F5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0301"/>
    <w:rsid w:val="004D6F12"/>
    <w:rsid w:val="004D7A23"/>
    <w:rsid w:val="004F1592"/>
    <w:rsid w:val="004F166C"/>
    <w:rsid w:val="00517713"/>
    <w:rsid w:val="005366D2"/>
    <w:rsid w:val="00551887"/>
    <w:rsid w:val="00565971"/>
    <w:rsid w:val="005674B6"/>
    <w:rsid w:val="005713CC"/>
    <w:rsid w:val="00574B57"/>
    <w:rsid w:val="00584F93"/>
    <w:rsid w:val="005A7FC9"/>
    <w:rsid w:val="005D3111"/>
    <w:rsid w:val="005E7C5F"/>
    <w:rsid w:val="00600188"/>
    <w:rsid w:val="006053C7"/>
    <w:rsid w:val="00605FF7"/>
    <w:rsid w:val="006163E3"/>
    <w:rsid w:val="00617041"/>
    <w:rsid w:val="00634BC2"/>
    <w:rsid w:val="006474E2"/>
    <w:rsid w:val="00663B83"/>
    <w:rsid w:val="006D2062"/>
    <w:rsid w:val="006F6C94"/>
    <w:rsid w:val="007062B6"/>
    <w:rsid w:val="00711827"/>
    <w:rsid w:val="0071412A"/>
    <w:rsid w:val="00715042"/>
    <w:rsid w:val="0073050A"/>
    <w:rsid w:val="0073329E"/>
    <w:rsid w:val="00741BA2"/>
    <w:rsid w:val="00752951"/>
    <w:rsid w:val="007542C2"/>
    <w:rsid w:val="00790F47"/>
    <w:rsid w:val="007976AE"/>
    <w:rsid w:val="007A1B22"/>
    <w:rsid w:val="007A5DD5"/>
    <w:rsid w:val="007B3414"/>
    <w:rsid w:val="007B3567"/>
    <w:rsid w:val="007C1263"/>
    <w:rsid w:val="007C2D96"/>
    <w:rsid w:val="007C4C41"/>
    <w:rsid w:val="007E2D79"/>
    <w:rsid w:val="007E6453"/>
    <w:rsid w:val="007E76B5"/>
    <w:rsid w:val="007F64D4"/>
    <w:rsid w:val="00814861"/>
    <w:rsid w:val="00831440"/>
    <w:rsid w:val="00833178"/>
    <w:rsid w:val="00834C3B"/>
    <w:rsid w:val="008463D3"/>
    <w:rsid w:val="00861368"/>
    <w:rsid w:val="00872D76"/>
    <w:rsid w:val="00874912"/>
    <w:rsid w:val="00876CF3"/>
    <w:rsid w:val="00881257"/>
    <w:rsid w:val="0088683C"/>
    <w:rsid w:val="008B7D8E"/>
    <w:rsid w:val="008F022F"/>
    <w:rsid w:val="009040DB"/>
    <w:rsid w:val="00914B8F"/>
    <w:rsid w:val="0091674B"/>
    <w:rsid w:val="00925AD5"/>
    <w:rsid w:val="00936924"/>
    <w:rsid w:val="0094240E"/>
    <w:rsid w:val="00951B10"/>
    <w:rsid w:val="009526C0"/>
    <w:rsid w:val="009551CF"/>
    <w:rsid w:val="0096322E"/>
    <w:rsid w:val="00980521"/>
    <w:rsid w:val="009873D2"/>
    <w:rsid w:val="009A7037"/>
    <w:rsid w:val="009B274A"/>
    <w:rsid w:val="009B2D0A"/>
    <w:rsid w:val="009B3F2C"/>
    <w:rsid w:val="009C0027"/>
    <w:rsid w:val="009E7CE3"/>
    <w:rsid w:val="00A0535A"/>
    <w:rsid w:val="00A173C7"/>
    <w:rsid w:val="00A2515C"/>
    <w:rsid w:val="00A25960"/>
    <w:rsid w:val="00A31F58"/>
    <w:rsid w:val="00A46FC1"/>
    <w:rsid w:val="00A60C0D"/>
    <w:rsid w:val="00A6352D"/>
    <w:rsid w:val="00A711F2"/>
    <w:rsid w:val="00A74884"/>
    <w:rsid w:val="00A836CF"/>
    <w:rsid w:val="00A84830"/>
    <w:rsid w:val="00A92253"/>
    <w:rsid w:val="00A965FD"/>
    <w:rsid w:val="00AC3944"/>
    <w:rsid w:val="00AC5D45"/>
    <w:rsid w:val="00AD3EFF"/>
    <w:rsid w:val="00AE4A97"/>
    <w:rsid w:val="00AE77A8"/>
    <w:rsid w:val="00AF1960"/>
    <w:rsid w:val="00AF3C83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5BED"/>
    <w:rsid w:val="00B76695"/>
    <w:rsid w:val="00B863E8"/>
    <w:rsid w:val="00B93720"/>
    <w:rsid w:val="00B9729C"/>
    <w:rsid w:val="00BA2F55"/>
    <w:rsid w:val="00BA7A86"/>
    <w:rsid w:val="00BB6E0C"/>
    <w:rsid w:val="00BC7294"/>
    <w:rsid w:val="00BE46B2"/>
    <w:rsid w:val="00BE6877"/>
    <w:rsid w:val="00C057B8"/>
    <w:rsid w:val="00C07989"/>
    <w:rsid w:val="00C432B6"/>
    <w:rsid w:val="00C43F3C"/>
    <w:rsid w:val="00C465B3"/>
    <w:rsid w:val="00C623C8"/>
    <w:rsid w:val="00C63F9B"/>
    <w:rsid w:val="00C65106"/>
    <w:rsid w:val="00C71082"/>
    <w:rsid w:val="00C82486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44C55"/>
    <w:rsid w:val="00D65E4C"/>
    <w:rsid w:val="00D71C22"/>
    <w:rsid w:val="00D744E9"/>
    <w:rsid w:val="00D841E3"/>
    <w:rsid w:val="00D86A81"/>
    <w:rsid w:val="00D91687"/>
    <w:rsid w:val="00D91864"/>
    <w:rsid w:val="00D91902"/>
    <w:rsid w:val="00D9385D"/>
    <w:rsid w:val="00DA13E4"/>
    <w:rsid w:val="00DB1384"/>
    <w:rsid w:val="00DD620C"/>
    <w:rsid w:val="00DD6A36"/>
    <w:rsid w:val="00E12424"/>
    <w:rsid w:val="00E138E9"/>
    <w:rsid w:val="00E34529"/>
    <w:rsid w:val="00E37DEC"/>
    <w:rsid w:val="00E4130D"/>
    <w:rsid w:val="00E45010"/>
    <w:rsid w:val="00E47868"/>
    <w:rsid w:val="00E50FA5"/>
    <w:rsid w:val="00E54B60"/>
    <w:rsid w:val="00E5576D"/>
    <w:rsid w:val="00E774AC"/>
    <w:rsid w:val="00E9550A"/>
    <w:rsid w:val="00EB2125"/>
    <w:rsid w:val="00EB429F"/>
    <w:rsid w:val="00EB7BD5"/>
    <w:rsid w:val="00ED1034"/>
    <w:rsid w:val="00EE539E"/>
    <w:rsid w:val="00EF38D5"/>
    <w:rsid w:val="00EF6050"/>
    <w:rsid w:val="00F107E3"/>
    <w:rsid w:val="00F1749F"/>
    <w:rsid w:val="00F330C3"/>
    <w:rsid w:val="00F35219"/>
    <w:rsid w:val="00F3546E"/>
    <w:rsid w:val="00F4120A"/>
    <w:rsid w:val="00F4670D"/>
    <w:rsid w:val="00F647A0"/>
    <w:rsid w:val="00F71ABC"/>
    <w:rsid w:val="00F900CF"/>
    <w:rsid w:val="00FA47C8"/>
    <w:rsid w:val="00FB58C6"/>
    <w:rsid w:val="00FD4E84"/>
    <w:rsid w:val="00FD614A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925A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5AD5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AE77A8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360550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60550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36055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085AA0-D7EC-487C-9D2F-0093BA752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D6012-048F-4179-928C-794D4879AC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14D2C4-F2AA-41B2-A566-370583E15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1032</Words>
  <Characters>6390</Characters>
  <Application>Microsoft Office Word</Application>
  <DocSecurity>0</DocSecurity>
  <Lines>236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44</cp:revision>
  <dcterms:created xsi:type="dcterms:W3CDTF">2023-11-14T04:26:00Z</dcterms:created>
  <dcterms:modified xsi:type="dcterms:W3CDTF">2025-11-12T23:01:00Z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